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88" w:rsidRDefault="00382CA7">
      <w:pPr>
        <w:rPr>
          <w:noProof/>
        </w:rPr>
      </w:pPr>
      <w:bookmarkStart w:id="0" w:name="_GoBack"/>
      <w:bookmarkEnd w:id="0"/>
      <w:r>
        <w:rPr>
          <w:noProof/>
        </w:rPr>
        <w:t xml:space="preserve"> </w:t>
      </w:r>
      <w:moveFromRangeStart w:id="1" w:author="Julian Wills" w:date="2016-07-09T13:37:00Z" w:name="move455834778"/>
      <w:moveFrom w:id="2" w:author="Julian Wills" w:date="2016-07-09T13:37:00Z">
        <w:r w:rsidR="009E4388" w:rsidDel="00085282">
          <w:rPr>
            <w:noProof/>
          </w:rPr>
          <w:drawing>
            <wp:inline distT="0" distB="0" distL="0" distR="0">
              <wp:extent cx="5943600" cy="3341370"/>
              <wp:effectExtent l="0" t="0" r="0" b="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Screenshot (1).png"/>
                      <pic:cNvPicPr/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43600" cy="33413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moveFrom>
      <w:moveFromRangeEnd w:id="1"/>
    </w:p>
    <w:p w:rsidR="00085282" w:rsidRDefault="00085282">
      <w:pPr>
        <w:jc w:val="center"/>
        <w:rPr>
          <w:noProof/>
        </w:rPr>
        <w:pPrChange w:id="3" w:author="Julian Wills" w:date="2016-07-09T13:37:00Z">
          <w:pPr/>
        </w:pPrChange>
      </w:pPr>
      <w:r w:rsidRPr="00A76FE8">
        <w:rPr>
          <w:noProof/>
        </w:rPr>
        <w:drawing>
          <wp:inline distT="0" distB="0" distL="0" distR="0" wp14:anchorId="0E823043" wp14:editId="33823562">
            <wp:extent cx="3114675" cy="3114675"/>
            <wp:effectExtent l="25400" t="0" r="9525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100" w:rsidRDefault="009E4388">
      <w:pPr>
        <w:rPr>
          <w:noProof/>
        </w:rPr>
      </w:pPr>
      <w:r>
        <w:rPr>
          <w:noProof/>
        </w:rPr>
        <w:lastRenderedPageBreak/>
        <w:t>Figure 1</w:t>
      </w:r>
      <w:r w:rsidR="00382CA7">
        <w:rPr>
          <w:noProof/>
        </w:rPr>
        <w:drawing>
          <wp:inline distT="114300" distB="114300" distL="114300" distR="114300" wp14:anchorId="6F25F01C" wp14:editId="1D795EB5">
            <wp:extent cx="5943600" cy="3162300"/>
            <wp:effectExtent l="0" t="0" r="0" b="0"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7"/>
                    <a:srcRect t="1099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2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82CA7" w:rsidRDefault="009E4388">
      <w:pPr>
        <w:rPr>
          <w:noProof/>
        </w:rPr>
      </w:pPr>
      <w:r>
        <w:rPr>
          <w:noProof/>
        </w:rPr>
        <w:t>Figure 2</w:t>
      </w:r>
    </w:p>
    <w:p w:rsidR="00740334" w:rsidRDefault="00740334">
      <w:pPr>
        <w:rPr>
          <w:noProof/>
        </w:rPr>
      </w:pPr>
      <w:r>
        <w:rPr>
          <w:noProof/>
        </w:rPr>
        <w:drawing>
          <wp:inline distT="0" distB="0" distL="0" distR="0" wp14:anchorId="0D1C93B6" wp14:editId="009D1DE0">
            <wp:extent cx="5943600" cy="19011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0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334" w:rsidRDefault="00740334">
      <w:pPr>
        <w:rPr>
          <w:noProof/>
        </w:rPr>
      </w:pPr>
      <w:r>
        <w:rPr>
          <w:noProof/>
        </w:rPr>
        <w:t>Figure 3</w:t>
      </w:r>
    </w:p>
    <w:p w:rsidR="00382CA7" w:rsidRDefault="00382CA7">
      <w:pPr>
        <w:rPr>
          <w:noProof/>
        </w:rPr>
      </w:pPr>
    </w:p>
    <w:p w:rsidR="00382CA7" w:rsidRDefault="00382CA7">
      <w:r>
        <w:rPr>
          <w:noProof/>
        </w:rPr>
        <w:lastRenderedPageBreak/>
        <w:drawing>
          <wp:inline distT="114300" distB="114300" distL="114300" distR="114300" wp14:anchorId="0E845AAF" wp14:editId="06979D7B">
            <wp:extent cx="5695950" cy="3333750"/>
            <wp:effectExtent l="0" t="0" r="0" b="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3333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85282" w:rsidRDefault="00382CA7">
      <w:r>
        <w:t xml:space="preserve">Figure </w:t>
      </w:r>
      <w:ins w:id="4" w:author="Julian Wills" w:date="2016-07-09T13:51:00Z">
        <w:r w:rsidR="009F2FBD">
          <w:t>4</w:t>
        </w:r>
      </w:ins>
      <w:del w:id="5" w:author="Julian Wills" w:date="2016-07-09T13:51:00Z">
        <w:r w:rsidR="00740334" w:rsidDel="009F2FBD">
          <w:delText>4</w:delText>
        </w:r>
      </w:del>
      <w:moveToRangeStart w:id="6" w:author="Julian Wills" w:date="2016-07-09T13:37:00Z" w:name="move455834778"/>
      <w:moveTo w:id="7" w:author="Julian Wills" w:date="2016-07-09T13:37:00Z">
        <w:del w:id="8" w:author="Julian Wills" w:date="2016-07-09T13:51:00Z">
          <w:r w:rsidR="00085282" w:rsidDel="00514111">
            <w:rPr>
              <w:noProof/>
            </w:rPr>
            <w:drawing>
              <wp:inline distT="0" distB="0" distL="0" distR="0" wp14:anchorId="55F8F473" wp14:editId="4AC6B366">
                <wp:extent cx="5943600" cy="334137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creenshot (1).pn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33413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del>
      </w:moveTo>
      <w:moveToRangeEnd w:id="6"/>
    </w:p>
    <w:sectPr w:rsidR="000852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lian Wills">
    <w15:presenceInfo w15:providerId="Windows Live" w15:userId="24f42d47ed4f4d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CA7"/>
    <w:rsid w:val="00085282"/>
    <w:rsid w:val="00382CA7"/>
    <w:rsid w:val="00383100"/>
    <w:rsid w:val="00514111"/>
    <w:rsid w:val="006A5DBB"/>
    <w:rsid w:val="00740334"/>
    <w:rsid w:val="009E4388"/>
    <w:rsid w:val="009F2FBD"/>
    <w:rsid w:val="00EB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C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Repetto</dc:creator>
  <cp:lastModifiedBy>David Repetto</cp:lastModifiedBy>
  <cp:revision>2</cp:revision>
  <dcterms:created xsi:type="dcterms:W3CDTF">2016-07-26T18:51:00Z</dcterms:created>
  <dcterms:modified xsi:type="dcterms:W3CDTF">2016-07-26T18:51:00Z</dcterms:modified>
</cp:coreProperties>
</file>